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AC07C" w14:textId="3A25C29F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7524B9">
        <w:rPr>
          <w:rFonts w:ascii="Arial" w:hAnsi="Arial" w:cs="Arial"/>
          <w:b/>
          <w:sz w:val="20"/>
          <w:u w:val="single"/>
        </w:rPr>
        <w:t>Příloha</w:t>
      </w:r>
      <w:r w:rsidR="00344685">
        <w:rPr>
          <w:rFonts w:ascii="Arial" w:hAnsi="Arial" w:cs="Arial"/>
          <w:b/>
          <w:sz w:val="20"/>
          <w:u w:val="single"/>
        </w:rPr>
        <w:t xml:space="preserve"> č. 2</w:t>
      </w:r>
    </w:p>
    <w:p w14:paraId="13070647" w14:textId="52FE619D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5EADBEA1" w14:textId="63994301" w:rsidR="007524B9" w:rsidRDefault="005D39AE" w:rsidP="007524B9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Referentské vozidlo </w:t>
      </w:r>
      <w:r w:rsidR="006247EE">
        <w:rPr>
          <w:rFonts w:ascii="Arial" w:hAnsi="Arial" w:cs="Arial"/>
          <w:b/>
          <w:sz w:val="20"/>
        </w:rPr>
        <w:t>–</w:t>
      </w:r>
      <w:r w:rsidR="0039442B">
        <w:rPr>
          <w:rFonts w:ascii="Arial" w:hAnsi="Arial" w:cs="Arial"/>
          <w:b/>
          <w:sz w:val="20"/>
        </w:rPr>
        <w:t xml:space="preserve"> malé</w:t>
      </w:r>
      <w:r w:rsidR="006247EE">
        <w:rPr>
          <w:rFonts w:ascii="Arial" w:hAnsi="Arial" w:cs="Arial"/>
          <w:b/>
          <w:sz w:val="20"/>
        </w:rPr>
        <w:t xml:space="preserve"> – část 5</w:t>
      </w:r>
    </w:p>
    <w:p w14:paraId="389D0C33" w14:textId="7A6B5AEC" w:rsidR="00D766E7" w:rsidRDefault="00D766E7" w:rsidP="00D766E7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bookmarkStart w:id="0" w:name="_Hlk179970640"/>
      <w:r w:rsidRPr="00073698">
        <w:rPr>
          <w:rFonts w:ascii="Arial" w:hAnsi="Arial" w:cs="Arial"/>
          <w:i/>
          <w:snapToGrid w:val="0"/>
          <w:color w:val="000000"/>
          <w:sz w:val="20"/>
          <w:highlight w:val="yellow"/>
        </w:rPr>
        <w:t>[dodavatel doplní nabízený model vozidla]</w:t>
      </w:r>
      <w:bookmarkEnd w:id="0"/>
    </w:p>
    <w:p w14:paraId="055EC35E" w14:textId="4DBE0283" w:rsidR="00703492" w:rsidRDefault="00703492" w:rsidP="006D7652">
      <w:pPr>
        <w:spacing w:after="0"/>
        <w:rPr>
          <w:rFonts w:ascii="Arial" w:hAnsi="Arial" w:cs="Arial"/>
          <w:b/>
          <w:sz w:val="20"/>
        </w:rPr>
      </w:pPr>
    </w:p>
    <w:p w14:paraId="6A2254B0" w14:textId="77777777" w:rsidR="00EA0395" w:rsidRDefault="00EA0395" w:rsidP="007524B9">
      <w:pPr>
        <w:spacing w:after="0"/>
        <w:rPr>
          <w:rFonts w:ascii="Arial" w:hAnsi="Arial" w:cs="Arial"/>
          <w:b/>
          <w:bCs/>
          <w:szCs w:val="22"/>
        </w:rPr>
      </w:pPr>
    </w:p>
    <w:p w14:paraId="6DCC2FFE" w14:textId="17A32DD7" w:rsidR="007524B9" w:rsidRDefault="007524B9" w:rsidP="007524B9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7"/>
        <w:gridCol w:w="1680"/>
        <w:gridCol w:w="1272"/>
        <w:gridCol w:w="1699"/>
        <w:gridCol w:w="1135"/>
        <w:gridCol w:w="2119"/>
      </w:tblGrid>
      <w:tr w:rsidR="009F0228" w:rsidRPr="0071228E" w14:paraId="2A5E22A3" w14:textId="77777777" w:rsidTr="007A5184">
        <w:trPr>
          <w:trHeight w:val="861"/>
        </w:trPr>
        <w:tc>
          <w:tcPr>
            <w:tcW w:w="2426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5834291E" w:rsidR="00703492" w:rsidRPr="0071228E" w:rsidRDefault="007524B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8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7524B9" w:rsidRPr="0071228E" w14:paraId="08625D08" w14:textId="77777777" w:rsidTr="007A5184">
        <w:trPr>
          <w:trHeight w:val="288"/>
        </w:trPr>
        <w:tc>
          <w:tcPr>
            <w:tcW w:w="2426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8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2721B02A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 w:rsidR="005371CE">
              <w:rPr>
                <w:rFonts w:ascii="Arial" w:hAnsi="Arial" w:cs="Arial"/>
                <w:noProof w:val="0"/>
                <w:color w:val="000000"/>
                <w:sz w:val="20"/>
              </w:rPr>
              <w:t>3</w:t>
            </w:r>
            <w:r w:rsidR="00903BF7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 w:rsidR="004F120B">
              <w:rPr>
                <w:rFonts w:ascii="Arial" w:hAnsi="Arial" w:cs="Arial"/>
                <w:noProof w:val="0"/>
                <w:color w:val="000000"/>
                <w:sz w:val="20"/>
              </w:rPr>
              <w:t>95</w:t>
            </w:r>
            <w:r w:rsidR="005371CE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55386C" w14:textId="5BEA6DEC" w:rsidR="003217E2" w:rsidRPr="00FC574A" w:rsidRDefault="007A5184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6811AAA5" w14:textId="77777777" w:rsidTr="007A5184">
        <w:trPr>
          <w:trHeight w:val="288"/>
        </w:trPr>
        <w:tc>
          <w:tcPr>
            <w:tcW w:w="24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2C4CD57B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  <w:r w:rsidR="000950DF">
              <w:rPr>
                <w:rFonts w:ascii="Arial" w:hAnsi="Arial" w:cs="Arial"/>
                <w:noProof w:val="0"/>
                <w:color w:val="000000"/>
                <w:sz w:val="20"/>
              </w:rPr>
              <w:t xml:space="preserve"> (včetně zrcátek)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2DE2EB0D" w:rsidR="005252AB" w:rsidRPr="0061014F" w:rsidRDefault="007524B9" w:rsidP="005252A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ins w:id="1" w:author="Bártek, Jan" w:date="2025-04-02T15:38:00Z" w16du:dateUtc="2025-04-02T13:38:00Z">
              <w:r w:rsidR="00C7778D">
                <w:rPr>
                  <w:rFonts w:ascii="Arial" w:hAnsi="Arial" w:cs="Arial"/>
                  <w:noProof w:val="0"/>
                  <w:color w:val="000000"/>
                  <w:sz w:val="20"/>
                </w:rPr>
                <w:t>1800</w:t>
              </w:r>
            </w:ins>
            <w:del w:id="2" w:author="Bártek, Jan" w:date="2025-04-02T15:38:00Z" w16du:dateUtc="2025-04-02T13:38:00Z">
              <w:r w:rsidDel="00C7778D">
                <w:rPr>
                  <w:rFonts w:ascii="Arial" w:hAnsi="Arial" w:cs="Arial"/>
                  <w:noProof w:val="0"/>
                  <w:color w:val="000000"/>
                  <w:sz w:val="20"/>
                </w:rPr>
                <w:delText>1</w:delText>
              </w:r>
              <w:r w:rsidR="005252AB" w:rsidDel="00C7778D">
                <w:rPr>
                  <w:rFonts w:ascii="Arial" w:hAnsi="Arial" w:cs="Arial"/>
                  <w:noProof w:val="0"/>
                  <w:color w:val="000000"/>
                  <w:sz w:val="20"/>
                </w:rPr>
                <w:delText> </w:delText>
              </w:r>
              <w:r w:rsidR="00834456" w:rsidDel="00C7778D">
                <w:rPr>
                  <w:rFonts w:ascii="Arial" w:hAnsi="Arial" w:cs="Arial"/>
                  <w:noProof w:val="0"/>
                  <w:color w:val="000000"/>
                  <w:sz w:val="20"/>
                </w:rPr>
                <w:delText>7</w:delText>
              </w:r>
              <w:r w:rsidR="00995EEA" w:rsidDel="00C7778D">
                <w:rPr>
                  <w:rFonts w:ascii="Arial" w:hAnsi="Arial" w:cs="Arial"/>
                  <w:noProof w:val="0"/>
                  <w:color w:val="000000"/>
                  <w:sz w:val="20"/>
                </w:rPr>
                <w:delText>00</w:delText>
              </w:r>
            </w:del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A6C649" w14:textId="5C8C5E2E" w:rsidR="003217E2" w:rsidRPr="00FC574A" w:rsidRDefault="007A5184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22955E4D" w14:textId="77777777" w:rsidTr="007A5184">
        <w:trPr>
          <w:trHeight w:val="288"/>
        </w:trPr>
        <w:tc>
          <w:tcPr>
            <w:tcW w:w="24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51F593FD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Výška nezatížené karoserie 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6D3501A6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1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  <w:r w:rsidR="000950DF">
              <w:rPr>
                <w:rFonts w:ascii="Arial" w:hAnsi="Arial" w:cs="Arial"/>
                <w:noProof w:val="0"/>
                <w:color w:val="000000"/>
                <w:sz w:val="20"/>
              </w:rPr>
              <w:t>50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7EE148" w14:textId="5BB0BCE6" w:rsidR="00104A70" w:rsidRPr="00FC574A" w:rsidRDefault="007A5184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12D29C73" w14:textId="77777777" w:rsidTr="007A5184">
        <w:trPr>
          <w:trHeight w:val="288"/>
        </w:trPr>
        <w:tc>
          <w:tcPr>
            <w:tcW w:w="24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0CE9A" w14:textId="50399674" w:rsidR="003401CD" w:rsidRPr="00C41181" w:rsidRDefault="004361EE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34299C35" w14:textId="77777777" w:rsidTr="007A5184">
        <w:trPr>
          <w:trHeight w:val="288"/>
        </w:trPr>
        <w:tc>
          <w:tcPr>
            <w:tcW w:w="24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0CA05496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62648491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4939AA">
              <w:rPr>
                <w:rFonts w:ascii="Arial" w:hAnsi="Arial" w:cs="Arial"/>
                <w:noProof w:val="0"/>
                <w:color w:val="000000"/>
                <w:sz w:val="20"/>
              </w:rPr>
              <w:t>2</w:t>
            </w:r>
            <w:r w:rsidR="00DB7609">
              <w:rPr>
                <w:rFonts w:ascii="Arial" w:hAnsi="Arial" w:cs="Arial"/>
                <w:noProof w:val="0"/>
                <w:color w:val="000000"/>
                <w:sz w:val="20"/>
              </w:rPr>
              <w:t>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F25812" w14:textId="70A0F22F" w:rsidR="003401CD" w:rsidRPr="00C41181" w:rsidRDefault="007A5184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29400D5C" w14:textId="77777777" w:rsidTr="007A5184">
        <w:trPr>
          <w:trHeight w:val="288"/>
        </w:trPr>
        <w:tc>
          <w:tcPr>
            <w:tcW w:w="24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5FBBB993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ins w:id="3" w:author="Bártek, Jan" w:date="2025-04-02T15:41:00Z" w16du:dateUtc="2025-04-02T13:41:00Z">
              <w:r w:rsidR="00C7778D">
                <w:rPr>
                  <w:rFonts w:ascii="Arial" w:hAnsi="Arial" w:cs="Arial"/>
                  <w:noProof w:val="0"/>
                  <w:color w:val="000000"/>
                  <w:sz w:val="20"/>
                </w:rPr>
                <w:t>2000</w:t>
              </w:r>
            </w:ins>
            <w:del w:id="4" w:author="Bártek, Jan" w:date="2025-04-02T15:41:00Z" w16du:dateUtc="2025-04-02T13:41:00Z">
              <w:r w:rsidR="000C755F" w:rsidDel="00C7778D">
                <w:rPr>
                  <w:rFonts w:ascii="Arial" w:hAnsi="Arial" w:cs="Arial"/>
                  <w:noProof w:val="0"/>
                  <w:color w:val="000000"/>
                  <w:sz w:val="20"/>
                </w:rPr>
                <w:delText xml:space="preserve">1 </w:delText>
              </w:r>
              <w:r w:rsidR="00DB7609" w:rsidDel="00C7778D">
                <w:rPr>
                  <w:rFonts w:ascii="Arial" w:hAnsi="Arial" w:cs="Arial"/>
                  <w:noProof w:val="0"/>
                  <w:color w:val="000000"/>
                  <w:sz w:val="20"/>
                </w:rPr>
                <w:delText>7</w:delText>
              </w:r>
              <w:r w:rsidR="000C755F" w:rsidDel="00C7778D">
                <w:rPr>
                  <w:rFonts w:ascii="Arial" w:hAnsi="Arial" w:cs="Arial"/>
                  <w:noProof w:val="0"/>
                  <w:color w:val="000000"/>
                  <w:sz w:val="20"/>
                </w:rPr>
                <w:delText>00</w:delText>
              </w:r>
            </w:del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F64EF5" w14:textId="6AA35786" w:rsidR="00F5075C" w:rsidRPr="00C41181" w:rsidRDefault="007A5184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3279E1E3" w14:textId="77777777" w:rsidTr="007A5184">
        <w:trPr>
          <w:trHeight w:val="288"/>
        </w:trPr>
        <w:tc>
          <w:tcPr>
            <w:tcW w:w="24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517A4638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Elektromo</w:t>
            </w:r>
            <w:r w:rsidR="00176101">
              <w:rPr>
                <w:rFonts w:ascii="Arial" w:hAnsi="Arial" w:cs="Arial"/>
                <w:noProof w:val="0"/>
                <w:color w:val="000000"/>
                <w:sz w:val="20"/>
              </w:rPr>
              <w:t>bil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69A422BC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58D57E42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F12DE2" w14:textId="4B7BFF09" w:rsidR="007524B9" w:rsidRPr="00C41181" w:rsidRDefault="004361EE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56C07EDF" w14:textId="77777777" w:rsidTr="007A5184">
        <w:trPr>
          <w:trHeight w:val="288"/>
        </w:trPr>
        <w:tc>
          <w:tcPr>
            <w:tcW w:w="24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542265CC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F38B9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>Výkon motoru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7C4C867F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ED513D">
              <w:rPr>
                <w:rFonts w:ascii="Arial" w:hAnsi="Arial" w:cs="Arial"/>
                <w:noProof w:val="0"/>
                <w:color w:val="000000"/>
                <w:sz w:val="20"/>
              </w:rPr>
              <w:t>30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DCC6B9" w14:textId="0E2E7170" w:rsidR="004A25A5" w:rsidRPr="00C41181" w:rsidRDefault="007A5184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BC07F2" w:rsidRPr="0071228E" w14:paraId="2BBBC3E3" w14:textId="77777777" w:rsidTr="007A5184">
        <w:trPr>
          <w:trHeight w:val="288"/>
        </w:trPr>
        <w:tc>
          <w:tcPr>
            <w:tcW w:w="24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732F425" w14:textId="492089A4" w:rsidR="00BC07F2" w:rsidRDefault="00BC07F2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Kapacita baterie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8CCFB31" w14:textId="3D5662B5" w:rsidR="00BC07F2" w:rsidRPr="0071228E" w:rsidRDefault="00EB2BA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m</w:t>
            </w:r>
            <w:r w:rsidR="00BC07F2">
              <w:rPr>
                <w:rFonts w:ascii="Arial" w:hAnsi="Arial" w:cs="Arial"/>
                <w:noProof w:val="0"/>
                <w:color w:val="000000"/>
                <w:sz w:val="20"/>
              </w:rPr>
              <w:t xml:space="preserve">in. </w:t>
            </w:r>
            <w:r w:rsidR="001C4259">
              <w:rPr>
                <w:rFonts w:ascii="Arial" w:hAnsi="Arial" w:cs="Arial"/>
                <w:noProof w:val="0"/>
                <w:color w:val="000000"/>
                <w:sz w:val="20"/>
              </w:rPr>
              <w:t>2</w:t>
            </w:r>
            <w:r w:rsidR="00501B66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CD7925" w14:textId="6DC01AE0" w:rsidR="00BC07F2" w:rsidRDefault="001C425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kWh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AD3AF6" w14:textId="70F0366B" w:rsidR="00BC07F2" w:rsidRPr="00C41181" w:rsidRDefault="007A5184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339AB7F7" w14:textId="77777777" w:rsidTr="007A5184">
        <w:trPr>
          <w:trHeight w:val="288"/>
        </w:trPr>
        <w:tc>
          <w:tcPr>
            <w:tcW w:w="24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59118AAC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1507BD5E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 w:rsidR="007049DB">
              <w:rPr>
                <w:rFonts w:ascii="Arial" w:hAnsi="Arial" w:cs="Arial"/>
                <w:noProof w:val="0"/>
                <w:color w:val="000000"/>
                <w:sz w:val="20"/>
              </w:rPr>
              <w:t>2</w:t>
            </w:r>
            <w:r w:rsidR="007A271E">
              <w:rPr>
                <w:rFonts w:ascii="Arial" w:hAnsi="Arial" w:cs="Arial"/>
                <w:noProof w:val="0"/>
                <w:color w:val="000000"/>
                <w:sz w:val="20"/>
              </w:rPr>
              <w:t>00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11090F5E" w:rsidR="007524B9" w:rsidRPr="0071228E" w:rsidRDefault="006A65A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CA07D0" w14:textId="613DE081" w:rsidR="00A150A7" w:rsidRPr="00C41181" w:rsidRDefault="007A5184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8E3C41" w:rsidRPr="0071228E" w14:paraId="46173668" w14:textId="77777777" w:rsidTr="007A5184">
        <w:trPr>
          <w:trHeight w:val="288"/>
        </w:trPr>
        <w:tc>
          <w:tcPr>
            <w:tcW w:w="89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466C5" w14:textId="6E2DF44C" w:rsidR="00A150A7" w:rsidRPr="00C41181" w:rsidRDefault="004361EE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7F4A80B9" w14:textId="77777777" w:rsidTr="007A5184">
        <w:trPr>
          <w:trHeight w:val="288"/>
        </w:trPr>
        <w:tc>
          <w:tcPr>
            <w:tcW w:w="24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759E67" w14:textId="575A26D6" w:rsidR="007524B9" w:rsidRPr="00C41181" w:rsidRDefault="004361EE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524CB069" w14:textId="77777777" w:rsidTr="007A5184">
        <w:trPr>
          <w:trHeight w:val="288"/>
        </w:trPr>
        <w:tc>
          <w:tcPr>
            <w:tcW w:w="24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44490B12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Kola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 w:rsidR="005371CE">
              <w:rPr>
                <w:rFonts w:ascii="Arial" w:hAnsi="Arial" w:cs="Arial"/>
                <w:noProof w:val="0"/>
                <w:color w:val="000000"/>
                <w:sz w:val="20"/>
              </w:rPr>
              <w:t>4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2CEB54" w14:textId="7746EC8A" w:rsidR="007524B9" w:rsidRPr="00C41181" w:rsidRDefault="004361EE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349ECFE4" w14:textId="77777777" w:rsidTr="007A5184">
        <w:trPr>
          <w:trHeight w:val="529"/>
        </w:trPr>
        <w:tc>
          <w:tcPr>
            <w:tcW w:w="2426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DBC199" w14:textId="21CF06A6" w:rsidR="007524B9" w:rsidRPr="00C41181" w:rsidRDefault="004361EE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38529106" w14:textId="77777777" w:rsidTr="007A5184">
        <w:trPr>
          <w:trHeight w:val="529"/>
        </w:trPr>
        <w:tc>
          <w:tcPr>
            <w:tcW w:w="2426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14:paraId="2A95D3B7" w14:textId="30DCD6A0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Pohon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E7E873" w14:textId="285CBFB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</w:t>
            </w:r>
            <w:r w:rsidR="00BE66DD">
              <w:rPr>
                <w:rFonts w:ascii="Arial" w:hAnsi="Arial" w:cs="Arial"/>
                <w:noProof w:val="0"/>
                <w:color w:val="000000"/>
                <w:sz w:val="20"/>
              </w:rPr>
              <w:t>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CD5CDD" w14:textId="3C79C048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70895D" w14:textId="46226548" w:rsidR="007524B9" w:rsidRPr="00C41181" w:rsidDel="00120B77" w:rsidRDefault="004361EE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1D420BF7" w14:textId="77777777" w:rsidTr="007A5184">
        <w:trPr>
          <w:trHeight w:val="288"/>
        </w:trPr>
        <w:tc>
          <w:tcPr>
            <w:tcW w:w="24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A12DB" w14:textId="491682D5" w:rsidR="007524B9" w:rsidRPr="00C41181" w:rsidRDefault="004361EE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03492" w:rsidRPr="0071228E" w14:paraId="50DB2EC2" w14:textId="77777777" w:rsidTr="007A5184">
        <w:trPr>
          <w:trHeight w:val="861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27360F0E" w:rsidR="00703492" w:rsidRPr="0071228E" w:rsidRDefault="007524B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703492" w:rsidRPr="00C41181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C41181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7524B9" w:rsidRPr="0071228E" w14:paraId="5D34F8D6" w14:textId="77777777" w:rsidTr="007A5184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4F8358B1" w:rsidR="007524B9" w:rsidRPr="0071228E" w:rsidRDefault="008B6D62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lastRenderedPageBreak/>
              <w:t>LED světla pro denní svícení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28AB00" w14:textId="6247D901" w:rsidR="007524B9" w:rsidRPr="00C41181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</w:tr>
      <w:tr w:rsidR="004361EE" w:rsidRPr="0071228E" w14:paraId="6972D9BE" w14:textId="77777777" w:rsidTr="007A5184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0397005" w14:textId="6FEB4A92" w:rsidR="004361EE" w:rsidRPr="0071228E" w:rsidRDefault="004361EE" w:rsidP="004361E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Zadní parkovací kamera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8B4F6D" w14:textId="32CB3AD5" w:rsidR="004361EE" w:rsidRPr="00C41181" w:rsidRDefault="004361EE" w:rsidP="004361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361EE" w:rsidRPr="0071228E" w14:paraId="6C8E20DE" w14:textId="77777777" w:rsidTr="007A5184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8A85EB1" w14:textId="6075A598" w:rsidR="004361EE" w:rsidRDefault="004361EE" w:rsidP="004361E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senzory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458864" w14:textId="399CC948" w:rsidR="004361EE" w:rsidRPr="00C41181" w:rsidRDefault="004361EE" w:rsidP="004361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361EE" w:rsidRPr="0071228E" w14:paraId="2E7AAEB6" w14:textId="77777777" w:rsidTr="007A5184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672CAF8" w14:textId="4F4B193F" w:rsidR="004361EE" w:rsidRDefault="004361EE" w:rsidP="004361E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kamera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E168B5" w14:textId="4EE2A912" w:rsidR="004361EE" w:rsidRPr="00C41181" w:rsidRDefault="004361EE" w:rsidP="004361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361EE" w:rsidRPr="0071228E" w14:paraId="721B638A" w14:textId="77777777" w:rsidTr="007A5184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55B8533" w14:textId="49990C82" w:rsidR="004361EE" w:rsidRPr="0071228E" w:rsidRDefault="004361EE" w:rsidP="004361E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Multimediální systém s dotykovou obrazovkou a připojením na smartphone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11EF6F" w14:textId="687CF02D" w:rsidR="004361EE" w:rsidRPr="00C41181" w:rsidRDefault="004361EE" w:rsidP="004361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361EE" w:rsidRPr="0071228E" w14:paraId="1F478E51" w14:textId="77777777" w:rsidTr="007A5184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C6ACC1" w14:textId="3C06D7F7" w:rsidR="004361EE" w:rsidRPr="0071228E" w:rsidRDefault="004361EE" w:rsidP="004361E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USB zásuvky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DE3943" w14:textId="1C16E9FB" w:rsidR="004361EE" w:rsidRPr="00C41181" w:rsidRDefault="004361EE" w:rsidP="004361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361EE" w:rsidRPr="0071228E" w14:paraId="38880174" w14:textId="77777777" w:rsidTr="007A5184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3C466" w14:textId="6192E25D" w:rsidR="004361EE" w:rsidRPr="0071228E" w:rsidRDefault="004361EE" w:rsidP="004361E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Systém pro rozpoznávání dopravních značek 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4403" w14:textId="361B10C9" w:rsidR="004361EE" w:rsidRPr="00C41181" w:rsidRDefault="004361EE" w:rsidP="004361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361EE" w:rsidRPr="0071228E" w14:paraId="215A2A76" w14:textId="77777777" w:rsidTr="007A5184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2B6AA" w14:textId="18574207" w:rsidR="004361EE" w:rsidRPr="0061014F" w:rsidRDefault="004361EE" w:rsidP="004361E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udržování jízdního pruhu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864D8F" w14:textId="475FB740" w:rsidR="004361EE" w:rsidRPr="00C41181" w:rsidRDefault="004361EE" w:rsidP="004361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361EE" w:rsidRPr="0071228E" w14:paraId="0736F320" w14:textId="77777777" w:rsidTr="007A5184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BBD99" w14:textId="0F81B3FE" w:rsidR="004361EE" w:rsidRPr="0061014F" w:rsidRDefault="004361EE" w:rsidP="004361E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Tempomat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4A10" w14:textId="3E05EFFC" w:rsidR="004361EE" w:rsidRPr="00C41181" w:rsidRDefault="004361EE" w:rsidP="004361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361EE" w:rsidRPr="0071228E" w14:paraId="29F9E1A3" w14:textId="77777777" w:rsidTr="007A5184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688E4" w14:textId="7DE2C5CD" w:rsidR="004361EE" w:rsidRPr="0061014F" w:rsidRDefault="004361EE" w:rsidP="004361E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496C20">
              <w:rPr>
                <w:rFonts w:ascii="Arial" w:hAnsi="Arial" w:cs="Arial"/>
                <w:noProof w:val="0"/>
                <w:sz w:val="20"/>
              </w:rPr>
              <w:t>Automatické přepínání dálkových</w:t>
            </w:r>
            <w:r>
              <w:rPr>
                <w:rFonts w:ascii="Arial" w:hAnsi="Arial" w:cs="Arial"/>
                <w:noProof w:val="0"/>
                <w:sz w:val="20"/>
              </w:rPr>
              <w:t xml:space="preserve"> </w:t>
            </w:r>
            <w:r w:rsidRPr="00496C20">
              <w:rPr>
                <w:rFonts w:ascii="Arial" w:hAnsi="Arial" w:cs="Arial"/>
                <w:noProof w:val="0"/>
                <w:sz w:val="20"/>
              </w:rPr>
              <w:t>světel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04D4794E" w:rsidR="004361EE" w:rsidRPr="00C41181" w:rsidRDefault="004361EE" w:rsidP="004361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361EE" w:rsidRPr="0071228E" w14:paraId="5242E823" w14:textId="77777777" w:rsidTr="007A5184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251FFDB" w14:textId="222C2C99" w:rsidR="004361EE" w:rsidRPr="0061014F" w:rsidRDefault="004361EE" w:rsidP="004361E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Automatické nouzové brždění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D16600" w14:textId="663E683F" w:rsidR="004361EE" w:rsidRPr="00C41181" w:rsidRDefault="004361EE" w:rsidP="004361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361EE" w:rsidRPr="0071228E" w14:paraId="6E01FBAF" w14:textId="77777777" w:rsidTr="007A5184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D07442" w14:textId="16F43ED5" w:rsidR="004361EE" w:rsidRPr="0061014F" w:rsidRDefault="004361EE" w:rsidP="004361E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pro sledování únavy řidiče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8F73F" w14:textId="03321A99" w:rsidR="004361EE" w:rsidRPr="00C41181" w:rsidRDefault="004361EE" w:rsidP="004361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361EE" w:rsidRPr="0071228E" w14:paraId="5C7DFB77" w14:textId="77777777" w:rsidTr="007A5184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5E0BE1" w14:textId="3693CCB6" w:rsidR="004361EE" w:rsidRDefault="004361EE" w:rsidP="004361E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7005F2">
              <w:rPr>
                <w:rFonts w:ascii="Arial" w:hAnsi="Arial" w:cs="Arial"/>
                <w:noProof w:val="0"/>
                <w:sz w:val="20"/>
              </w:rPr>
              <w:t>Rekuperační brzdění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FA899C" w14:textId="34330DAA" w:rsidR="004361EE" w:rsidRPr="00C41181" w:rsidRDefault="004361EE" w:rsidP="004361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361EE" w:rsidRPr="0071228E" w14:paraId="1710FDC1" w14:textId="77777777" w:rsidTr="007A5184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092541" w14:textId="451D0289" w:rsidR="004361EE" w:rsidRPr="007005F2" w:rsidRDefault="004361EE" w:rsidP="004361E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9144ED">
              <w:rPr>
                <w:rFonts w:ascii="Arial" w:hAnsi="Arial" w:cs="Arial"/>
                <w:noProof w:val="0"/>
                <w:sz w:val="20"/>
              </w:rPr>
              <w:t>Elektrický posilovač řízení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E70755" w14:textId="25A00170" w:rsidR="004361EE" w:rsidRPr="00C41181" w:rsidRDefault="004361EE" w:rsidP="004361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361EE" w:rsidRPr="0071228E" w14:paraId="5A4D2670" w14:textId="77777777" w:rsidTr="007A5184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5BAB54" w14:textId="65DE78D1" w:rsidR="004361EE" w:rsidRPr="009144ED" w:rsidRDefault="00C7778D" w:rsidP="004361E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proofErr w:type="spellStart"/>
            <w:ins w:id="5" w:author="Bártek, Jan" w:date="2025-04-02T15:40:00Z" w16du:dateUtc="2025-04-02T13:40:00Z">
              <w:r>
                <w:rPr>
                  <w:rFonts w:ascii="Arial" w:hAnsi="Arial" w:cs="Arial"/>
                  <w:noProof w:val="0"/>
                  <w:sz w:val="20"/>
                </w:rPr>
                <w:t>Nosn</w:t>
              </w:r>
            </w:ins>
            <w:ins w:id="6" w:author="Bártek, Jan" w:date="2025-04-02T15:41:00Z" w16du:dateUtc="2025-04-02T13:41:00Z">
              <w:r>
                <w:rPr>
                  <w:rFonts w:ascii="Arial" w:hAnsi="Arial" w:cs="Arial"/>
                  <w:noProof w:val="0"/>
                  <w:sz w:val="20"/>
                </w:rPr>
                <w:t>é</w:t>
              </w:r>
            </w:ins>
            <w:del w:id="7" w:author="Bártek, Jan" w:date="2025-04-02T15:40:00Z" w16du:dateUtc="2025-04-02T13:40:00Z">
              <w:r w:rsidR="004361EE" w:rsidDel="00C7778D">
                <w:rPr>
                  <w:rFonts w:ascii="Arial" w:hAnsi="Arial" w:cs="Arial"/>
                  <w:noProof w:val="0"/>
                  <w:sz w:val="20"/>
                </w:rPr>
                <w:delText xml:space="preserve">Tažné </w:delText>
              </w:r>
            </w:del>
            <w:r w:rsidR="004361EE">
              <w:rPr>
                <w:rFonts w:ascii="Arial" w:hAnsi="Arial" w:cs="Arial"/>
                <w:noProof w:val="0"/>
                <w:sz w:val="20"/>
              </w:rPr>
              <w:t>zařízení</w:t>
            </w:r>
            <w:proofErr w:type="spellEnd"/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C8901A" w14:textId="0663E588" w:rsidR="004361EE" w:rsidRPr="00C41181" w:rsidRDefault="004361EE" w:rsidP="004361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C7778D" w:rsidRPr="0071228E" w14:paraId="6B69157A" w14:textId="77777777" w:rsidTr="007A5184">
        <w:trPr>
          <w:trHeight w:val="288"/>
          <w:ins w:id="8" w:author="Bártek, Jan" w:date="2025-04-02T15:45:00Z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622058" w14:textId="3D5DBCB7" w:rsidR="00C7778D" w:rsidRDefault="00967E00" w:rsidP="00C7778D">
            <w:pPr>
              <w:shd w:val="clear" w:color="auto" w:fill="FFFFFF" w:themeFill="background1"/>
              <w:spacing w:after="0"/>
              <w:rPr>
                <w:ins w:id="9" w:author="Bártek, Jan" w:date="2025-04-02T15:45:00Z" w16du:dateUtc="2025-04-02T13:45:00Z"/>
                <w:rFonts w:ascii="Arial" w:hAnsi="Arial" w:cs="Arial"/>
                <w:noProof w:val="0"/>
                <w:sz w:val="20"/>
              </w:rPr>
            </w:pPr>
            <w:ins w:id="10" w:author="Bártek, Jan" w:date="2025-04-17T12:51:00Z" w16du:dateUtc="2025-04-17T10:51:00Z">
              <w:r>
                <w:rPr>
                  <w:rFonts w:ascii="Arial" w:hAnsi="Arial" w:cs="Arial"/>
                  <w:noProof w:val="0"/>
                  <w:sz w:val="20"/>
                </w:rPr>
                <w:t>Po umožnění výrobcem bude do požadované výbavy vozidla zahrnut v</w:t>
              </w:r>
              <w:r w:rsidRPr="00AF7AEB">
                <w:rPr>
                  <w:rFonts w:ascii="Arial" w:hAnsi="Arial" w:cs="Arial"/>
                  <w:noProof w:val="0"/>
                  <w:sz w:val="20"/>
                </w:rPr>
                <w:t>ýstup pro čtení dat z CANU vozidla jednotkami třetích stran, data obsahují motorový CAN (stav tachometru, stav nádrže a stav baterie) </w:t>
              </w:r>
            </w:ins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7F9AF8" w14:textId="5A1C72FC" w:rsidR="00C7778D" w:rsidRPr="008966CE" w:rsidRDefault="00C7778D" w:rsidP="00C7778D">
            <w:pPr>
              <w:shd w:val="clear" w:color="auto" w:fill="FFFFFF" w:themeFill="background1"/>
              <w:spacing w:after="0"/>
              <w:jc w:val="center"/>
              <w:rPr>
                <w:ins w:id="11" w:author="Bártek, Jan" w:date="2025-04-02T15:45:00Z" w16du:dateUtc="2025-04-02T13:45:00Z"/>
                <w:rFonts w:ascii="Arial" w:hAnsi="Arial" w:cs="Arial"/>
                <w:i/>
                <w:snapToGrid w:val="0"/>
                <w:color w:val="000000"/>
                <w:highlight w:val="yellow"/>
              </w:rPr>
            </w:pPr>
            <w:ins w:id="12" w:author="Bártek, Jan" w:date="2025-04-02T15:45:00Z" w16du:dateUtc="2025-04-02T13:45:00Z">
              <w:r w:rsidRPr="008716BA">
                <w:rPr>
                  <w:rFonts w:ascii="Arial" w:hAnsi="Arial" w:cs="Arial"/>
                  <w:i/>
                  <w:snapToGrid w:val="0"/>
                  <w:color w:val="000000"/>
                  <w:highlight w:val="yellow"/>
                </w:rPr>
                <w:t>[</w:t>
              </w:r>
              <w:r w:rsidRPr="008716BA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yellow"/>
                </w:rPr>
                <w:t>ANO/NE</w:t>
              </w:r>
              <w:r w:rsidRPr="008716BA">
                <w:rPr>
                  <w:rFonts w:ascii="Arial" w:hAnsi="Arial" w:cs="Arial"/>
                  <w:i/>
                  <w:snapToGrid w:val="0"/>
                  <w:color w:val="000000"/>
                  <w:highlight w:val="yellow"/>
                </w:rPr>
                <w:t>]</w:t>
              </w:r>
            </w:ins>
          </w:p>
        </w:tc>
      </w:tr>
    </w:tbl>
    <w:p w14:paraId="14097EE7" w14:textId="77777777" w:rsidR="00703492" w:rsidRPr="009657EA" w:rsidRDefault="00703492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703492" w:rsidRPr="009657EA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9F36A0" w14:textId="77777777" w:rsidR="00264CE9" w:rsidRDefault="00264CE9">
      <w:pPr>
        <w:spacing w:after="0"/>
      </w:pPr>
      <w:r>
        <w:separator/>
      </w:r>
    </w:p>
  </w:endnote>
  <w:endnote w:type="continuationSeparator" w:id="0">
    <w:p w14:paraId="58B2FA32" w14:textId="77777777" w:rsidR="00264CE9" w:rsidRDefault="00264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9E90B" w14:textId="77777777" w:rsidR="000472AC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9B3FA8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9C393" w14:textId="77777777" w:rsidR="000472AC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0031" w14:textId="77777777" w:rsidR="000472AC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40F69A2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FE305" w14:textId="77777777" w:rsidR="00264CE9" w:rsidRDefault="00264CE9">
      <w:pPr>
        <w:spacing w:after="0"/>
      </w:pPr>
      <w:r>
        <w:separator/>
      </w:r>
    </w:p>
  </w:footnote>
  <w:footnote w:type="continuationSeparator" w:id="0">
    <w:p w14:paraId="4280355B" w14:textId="77777777" w:rsidR="00264CE9" w:rsidRDefault="00264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0472AC" w:rsidRDefault="000472AC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CD972" w14:textId="77777777" w:rsidR="00344685" w:rsidRPr="00203176" w:rsidRDefault="00344685" w:rsidP="00344685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AF3F8C">
      <w:rPr>
        <w:rFonts w:ascii="Arial" w:hAnsi="Arial" w:cs="Arial"/>
        <w:b/>
        <w:sz w:val="18"/>
        <w:highlight w:val="green"/>
      </w:rPr>
      <w:t>následně doplní zadavatel</w:t>
    </w:r>
  </w:p>
  <w:p w14:paraId="624EE8F7" w14:textId="77777777" w:rsidR="00344685" w:rsidRDefault="00344685" w:rsidP="00344685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A2AEF">
      <w:rPr>
        <w:rFonts w:ascii="Arial" w:hAnsi="Arial" w:cs="Arial"/>
        <w:b/>
        <w:sz w:val="18"/>
        <w:highlight w:val="yellow"/>
      </w:rPr>
      <w:t>doplní dodavatel č. 1</w:t>
    </w:r>
  </w:p>
  <w:p w14:paraId="084C43FE" w14:textId="77777777" w:rsidR="00344685" w:rsidRDefault="00344685" w:rsidP="00344685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AF3F8C">
      <w:rPr>
        <w:rFonts w:ascii="Arial" w:hAnsi="Arial" w:cs="Arial"/>
        <w:b/>
        <w:sz w:val="18"/>
        <w:highlight w:val="yellow"/>
      </w:rPr>
      <w:t xml:space="preserve">doplní </w:t>
    </w:r>
    <w:r>
      <w:rPr>
        <w:rFonts w:ascii="Arial" w:hAnsi="Arial" w:cs="Arial"/>
        <w:b/>
        <w:sz w:val="18"/>
        <w:highlight w:val="yellow"/>
      </w:rPr>
      <w:t>dodavatel</w:t>
    </w:r>
    <w:r w:rsidRPr="002A2AEF">
      <w:rPr>
        <w:rFonts w:ascii="Arial" w:hAnsi="Arial" w:cs="Arial"/>
        <w:b/>
        <w:sz w:val="18"/>
        <w:highlight w:val="yellow"/>
      </w:rPr>
      <w:t xml:space="preserve"> č. 2</w:t>
    </w:r>
  </w:p>
  <w:p w14:paraId="70D92F34" w14:textId="77777777" w:rsidR="00344685" w:rsidRPr="00B87BA5" w:rsidRDefault="00344685" w:rsidP="00344685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AF3F8C">
      <w:rPr>
        <w:rFonts w:ascii="Arial" w:hAnsi="Arial" w:cs="Arial"/>
        <w:b/>
        <w:sz w:val="18"/>
        <w:highlight w:val="yellow"/>
      </w:rPr>
      <w:t xml:space="preserve">doplní </w:t>
    </w:r>
    <w:r>
      <w:rPr>
        <w:rFonts w:ascii="Arial" w:hAnsi="Arial" w:cs="Arial"/>
        <w:b/>
        <w:sz w:val="18"/>
        <w:highlight w:val="yellow"/>
      </w:rPr>
      <w:t>dodavatel</w:t>
    </w:r>
    <w:r w:rsidRPr="002A2AEF">
      <w:rPr>
        <w:rFonts w:ascii="Arial" w:hAnsi="Arial" w:cs="Arial"/>
        <w:b/>
        <w:sz w:val="18"/>
        <w:highlight w:val="yellow"/>
      </w:rPr>
      <w:t xml:space="preserve"> č. 3</w:t>
    </w:r>
  </w:p>
  <w:p w14:paraId="196B2EBD" w14:textId="77777777" w:rsidR="000472AC" w:rsidRDefault="000472AC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ártek, Jan">
    <w15:presenceInfo w15:providerId="AD" w15:userId="S::J63950@eon.com::399a41a4-7a2a-4ad4-b1ab-205d4fec3e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33AAB"/>
    <w:rsid w:val="0004441C"/>
    <w:rsid w:val="00045B54"/>
    <w:rsid w:val="000472AC"/>
    <w:rsid w:val="00053D95"/>
    <w:rsid w:val="0005430A"/>
    <w:rsid w:val="000920EB"/>
    <w:rsid w:val="00093774"/>
    <w:rsid w:val="000950DF"/>
    <w:rsid w:val="0009754E"/>
    <w:rsid w:val="000B26EF"/>
    <w:rsid w:val="000B5A66"/>
    <w:rsid w:val="000C755F"/>
    <w:rsid w:val="000D3C72"/>
    <w:rsid w:val="00104A70"/>
    <w:rsid w:val="001104B2"/>
    <w:rsid w:val="00120B77"/>
    <w:rsid w:val="0013778E"/>
    <w:rsid w:val="0014442B"/>
    <w:rsid w:val="001502B8"/>
    <w:rsid w:val="00156A7C"/>
    <w:rsid w:val="00173337"/>
    <w:rsid w:val="001750EE"/>
    <w:rsid w:val="00176101"/>
    <w:rsid w:val="00181488"/>
    <w:rsid w:val="00193487"/>
    <w:rsid w:val="001A2559"/>
    <w:rsid w:val="001B301C"/>
    <w:rsid w:val="001B762E"/>
    <w:rsid w:val="001C2E0C"/>
    <w:rsid w:val="001C4259"/>
    <w:rsid w:val="001C5176"/>
    <w:rsid w:val="001D17E4"/>
    <w:rsid w:val="001D5F5B"/>
    <w:rsid w:val="001E01E9"/>
    <w:rsid w:val="001E3427"/>
    <w:rsid w:val="001F0F8A"/>
    <w:rsid w:val="002003BF"/>
    <w:rsid w:val="002035CF"/>
    <w:rsid w:val="0020673B"/>
    <w:rsid w:val="002124B6"/>
    <w:rsid w:val="00225160"/>
    <w:rsid w:val="00227F55"/>
    <w:rsid w:val="00236FA4"/>
    <w:rsid w:val="00245C93"/>
    <w:rsid w:val="00261A93"/>
    <w:rsid w:val="00262D83"/>
    <w:rsid w:val="00264CE9"/>
    <w:rsid w:val="00284869"/>
    <w:rsid w:val="002871EA"/>
    <w:rsid w:val="002A4046"/>
    <w:rsid w:val="002C1F8B"/>
    <w:rsid w:val="002D636F"/>
    <w:rsid w:val="002E620A"/>
    <w:rsid w:val="002E782C"/>
    <w:rsid w:val="002F3BEE"/>
    <w:rsid w:val="002F6B1A"/>
    <w:rsid w:val="003217E2"/>
    <w:rsid w:val="00336B69"/>
    <w:rsid w:val="00337734"/>
    <w:rsid w:val="003401CD"/>
    <w:rsid w:val="00344685"/>
    <w:rsid w:val="00363FAF"/>
    <w:rsid w:val="00391FF1"/>
    <w:rsid w:val="0039312A"/>
    <w:rsid w:val="0039442B"/>
    <w:rsid w:val="003A329F"/>
    <w:rsid w:val="003C207D"/>
    <w:rsid w:val="003E4FEB"/>
    <w:rsid w:val="003E6DFF"/>
    <w:rsid w:val="00415E32"/>
    <w:rsid w:val="00421B78"/>
    <w:rsid w:val="004361EE"/>
    <w:rsid w:val="004443B0"/>
    <w:rsid w:val="004543AD"/>
    <w:rsid w:val="00462A3D"/>
    <w:rsid w:val="00472903"/>
    <w:rsid w:val="004939AA"/>
    <w:rsid w:val="00496C20"/>
    <w:rsid w:val="004A25A5"/>
    <w:rsid w:val="004A56F2"/>
    <w:rsid w:val="004A7C1B"/>
    <w:rsid w:val="004B4EC0"/>
    <w:rsid w:val="004B620E"/>
    <w:rsid w:val="004B711D"/>
    <w:rsid w:val="004C0BC1"/>
    <w:rsid w:val="004D1262"/>
    <w:rsid w:val="004E25E4"/>
    <w:rsid w:val="004F120B"/>
    <w:rsid w:val="00501B66"/>
    <w:rsid w:val="005252AB"/>
    <w:rsid w:val="00534F1A"/>
    <w:rsid w:val="005371CE"/>
    <w:rsid w:val="00545C5A"/>
    <w:rsid w:val="00586325"/>
    <w:rsid w:val="005B12B3"/>
    <w:rsid w:val="005B243C"/>
    <w:rsid w:val="005B35FB"/>
    <w:rsid w:val="005C2925"/>
    <w:rsid w:val="005C69F1"/>
    <w:rsid w:val="005C6B34"/>
    <w:rsid w:val="005D39AE"/>
    <w:rsid w:val="005E414C"/>
    <w:rsid w:val="005E56A3"/>
    <w:rsid w:val="005E7991"/>
    <w:rsid w:val="0060559F"/>
    <w:rsid w:val="00606B1F"/>
    <w:rsid w:val="006113D2"/>
    <w:rsid w:val="00613ED9"/>
    <w:rsid w:val="0061726E"/>
    <w:rsid w:val="006247EE"/>
    <w:rsid w:val="00633DB5"/>
    <w:rsid w:val="006341D0"/>
    <w:rsid w:val="006A3205"/>
    <w:rsid w:val="006A56DF"/>
    <w:rsid w:val="006A65A3"/>
    <w:rsid w:val="006B35FE"/>
    <w:rsid w:val="006C3ED5"/>
    <w:rsid w:val="006D0441"/>
    <w:rsid w:val="006D7652"/>
    <w:rsid w:val="006E0F57"/>
    <w:rsid w:val="006E2943"/>
    <w:rsid w:val="006E4FAD"/>
    <w:rsid w:val="006F52F2"/>
    <w:rsid w:val="007005F2"/>
    <w:rsid w:val="00702204"/>
    <w:rsid w:val="00703492"/>
    <w:rsid w:val="007049DB"/>
    <w:rsid w:val="00716AB9"/>
    <w:rsid w:val="00722DBB"/>
    <w:rsid w:val="007339BA"/>
    <w:rsid w:val="00743F16"/>
    <w:rsid w:val="007524B9"/>
    <w:rsid w:val="00752653"/>
    <w:rsid w:val="00762314"/>
    <w:rsid w:val="007A0058"/>
    <w:rsid w:val="007A271E"/>
    <w:rsid w:val="007A5184"/>
    <w:rsid w:val="007A56B5"/>
    <w:rsid w:val="007B1023"/>
    <w:rsid w:val="007B28AD"/>
    <w:rsid w:val="007B5B0C"/>
    <w:rsid w:val="007D7013"/>
    <w:rsid w:val="007F285E"/>
    <w:rsid w:val="00802797"/>
    <w:rsid w:val="00815D05"/>
    <w:rsid w:val="00831001"/>
    <w:rsid w:val="00834456"/>
    <w:rsid w:val="008463AB"/>
    <w:rsid w:val="00870431"/>
    <w:rsid w:val="00872F8A"/>
    <w:rsid w:val="008801B6"/>
    <w:rsid w:val="00891050"/>
    <w:rsid w:val="008B4EFF"/>
    <w:rsid w:val="008B6D62"/>
    <w:rsid w:val="008D64C6"/>
    <w:rsid w:val="008D671F"/>
    <w:rsid w:val="008E1A9F"/>
    <w:rsid w:val="008E3C41"/>
    <w:rsid w:val="008F1DD4"/>
    <w:rsid w:val="008F275C"/>
    <w:rsid w:val="008F6F1D"/>
    <w:rsid w:val="008F771A"/>
    <w:rsid w:val="0090026E"/>
    <w:rsid w:val="00903BF7"/>
    <w:rsid w:val="009144ED"/>
    <w:rsid w:val="00915A27"/>
    <w:rsid w:val="00915B1F"/>
    <w:rsid w:val="00934D52"/>
    <w:rsid w:val="009351D5"/>
    <w:rsid w:val="009405CE"/>
    <w:rsid w:val="00967E00"/>
    <w:rsid w:val="00972A6C"/>
    <w:rsid w:val="0097718C"/>
    <w:rsid w:val="00977EC6"/>
    <w:rsid w:val="00984706"/>
    <w:rsid w:val="00995EEA"/>
    <w:rsid w:val="009A485E"/>
    <w:rsid w:val="009C6672"/>
    <w:rsid w:val="009D33F6"/>
    <w:rsid w:val="009D6676"/>
    <w:rsid w:val="009E0CFD"/>
    <w:rsid w:val="009E3483"/>
    <w:rsid w:val="009E5C91"/>
    <w:rsid w:val="009F0228"/>
    <w:rsid w:val="009F38B9"/>
    <w:rsid w:val="009F62C0"/>
    <w:rsid w:val="009F6622"/>
    <w:rsid w:val="00A026CB"/>
    <w:rsid w:val="00A10F3F"/>
    <w:rsid w:val="00A13046"/>
    <w:rsid w:val="00A150A7"/>
    <w:rsid w:val="00A2477E"/>
    <w:rsid w:val="00A30337"/>
    <w:rsid w:val="00A34C63"/>
    <w:rsid w:val="00A41CEE"/>
    <w:rsid w:val="00A50D7B"/>
    <w:rsid w:val="00A62935"/>
    <w:rsid w:val="00A6346E"/>
    <w:rsid w:val="00A7735D"/>
    <w:rsid w:val="00A97A8D"/>
    <w:rsid w:val="00AB2D33"/>
    <w:rsid w:val="00AB36F7"/>
    <w:rsid w:val="00AB49FC"/>
    <w:rsid w:val="00AC7F75"/>
    <w:rsid w:val="00AD771A"/>
    <w:rsid w:val="00AE7A4C"/>
    <w:rsid w:val="00B115F9"/>
    <w:rsid w:val="00B14995"/>
    <w:rsid w:val="00B170F8"/>
    <w:rsid w:val="00B17740"/>
    <w:rsid w:val="00B2137A"/>
    <w:rsid w:val="00B46A0C"/>
    <w:rsid w:val="00B54661"/>
    <w:rsid w:val="00B54C98"/>
    <w:rsid w:val="00B701E2"/>
    <w:rsid w:val="00B934F7"/>
    <w:rsid w:val="00B94965"/>
    <w:rsid w:val="00BA2AF2"/>
    <w:rsid w:val="00BB07C0"/>
    <w:rsid w:val="00BB4E02"/>
    <w:rsid w:val="00BB5C73"/>
    <w:rsid w:val="00BC07F2"/>
    <w:rsid w:val="00BC1E43"/>
    <w:rsid w:val="00BC6419"/>
    <w:rsid w:val="00BC7D86"/>
    <w:rsid w:val="00BE5792"/>
    <w:rsid w:val="00BE66DD"/>
    <w:rsid w:val="00C2280A"/>
    <w:rsid w:val="00C23D33"/>
    <w:rsid w:val="00C31AEC"/>
    <w:rsid w:val="00C41181"/>
    <w:rsid w:val="00C768FB"/>
    <w:rsid w:val="00C7778D"/>
    <w:rsid w:val="00CB7C5D"/>
    <w:rsid w:val="00CD0267"/>
    <w:rsid w:val="00CD0E08"/>
    <w:rsid w:val="00CE3FC6"/>
    <w:rsid w:val="00CE4128"/>
    <w:rsid w:val="00D127B9"/>
    <w:rsid w:val="00D26F15"/>
    <w:rsid w:val="00D34DA8"/>
    <w:rsid w:val="00D35FFE"/>
    <w:rsid w:val="00D6288A"/>
    <w:rsid w:val="00D65E00"/>
    <w:rsid w:val="00D66B22"/>
    <w:rsid w:val="00D766E7"/>
    <w:rsid w:val="00D8440B"/>
    <w:rsid w:val="00DB7609"/>
    <w:rsid w:val="00DC5A75"/>
    <w:rsid w:val="00DD214D"/>
    <w:rsid w:val="00DE762A"/>
    <w:rsid w:val="00E06737"/>
    <w:rsid w:val="00E23C36"/>
    <w:rsid w:val="00E26DFC"/>
    <w:rsid w:val="00E32949"/>
    <w:rsid w:val="00E53BE2"/>
    <w:rsid w:val="00E54C3A"/>
    <w:rsid w:val="00E95462"/>
    <w:rsid w:val="00EA0395"/>
    <w:rsid w:val="00EA6297"/>
    <w:rsid w:val="00EB2BAF"/>
    <w:rsid w:val="00EC5C61"/>
    <w:rsid w:val="00ED513D"/>
    <w:rsid w:val="00EE1B30"/>
    <w:rsid w:val="00EE72D6"/>
    <w:rsid w:val="00F15A97"/>
    <w:rsid w:val="00F324F6"/>
    <w:rsid w:val="00F36091"/>
    <w:rsid w:val="00F5075C"/>
    <w:rsid w:val="00F53E14"/>
    <w:rsid w:val="00F54E94"/>
    <w:rsid w:val="00F81F3D"/>
    <w:rsid w:val="00F85545"/>
    <w:rsid w:val="00F92040"/>
    <w:rsid w:val="00FA3730"/>
    <w:rsid w:val="00FA3B22"/>
    <w:rsid w:val="00FB0FD6"/>
    <w:rsid w:val="00FB2B93"/>
    <w:rsid w:val="00FC48E8"/>
    <w:rsid w:val="00FD59B1"/>
    <w:rsid w:val="00FE5171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90026E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  <w:style w:type="paragraph" w:styleId="Odstavecseseznamem">
    <w:name w:val="List Paragraph"/>
    <w:basedOn w:val="Normln"/>
    <w:uiPriority w:val="34"/>
    <w:qFormat/>
    <w:rsid w:val="00D66B22"/>
    <w:pPr>
      <w:spacing w:after="0"/>
      <w:ind w:left="708"/>
    </w:pPr>
    <w:rPr>
      <w:rFonts w:ascii="Arial" w:hAnsi="Arial"/>
      <w:noProof w:val="0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75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Bártek, Jan</cp:lastModifiedBy>
  <cp:revision>3</cp:revision>
  <dcterms:created xsi:type="dcterms:W3CDTF">2025-04-02T13:45:00Z</dcterms:created>
  <dcterms:modified xsi:type="dcterms:W3CDTF">2025-04-17T10:51:00Z</dcterms:modified>
</cp:coreProperties>
</file>